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6F" w:rsidRPr="00B43D6F" w:rsidRDefault="00B43D6F" w:rsidP="00B43D6F">
      <w:pPr>
        <w:spacing w:after="0"/>
        <w:jc w:val="center"/>
        <w:rPr>
          <w:rFonts w:ascii="Times New Roman" w:eastAsia="Times New Roman" w:hAnsi="Times New Roman" w:cs="Times New Roman"/>
          <w:color w:val="000000"/>
        </w:rPr>
      </w:pPr>
      <w:proofErr w:type="gramStart"/>
      <w:r w:rsidRPr="00B43D6F">
        <w:rPr>
          <w:rFonts w:ascii="Times New Roman" w:eastAsia="Times New Roman" w:hAnsi="Times New Roman" w:cs="Times New Roman"/>
          <w:color w:val="FF0000"/>
          <w:sz w:val="72"/>
          <w:szCs w:val="72"/>
        </w:rPr>
        <w:t>Saying Goodbye</w:t>
      </w:r>
      <w:r w:rsidRPr="00B43D6F">
        <w:rPr>
          <w:rFonts w:ascii="Times New Roman" w:eastAsia="Times New Roman" w:hAnsi="Times New Roman" w:cs="Times New Roman"/>
          <w:color w:val="000000"/>
        </w:rPr>
        <w:t>             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98120" cy="266700"/>
            <wp:effectExtent l="19050" t="0" r="0" b="0"/>
            <wp:docPr id="1" name="Picture 1" descr="http://chinese.travel-way.net/goodby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inese.travel-way.net/goodby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3D6F">
        <w:rPr>
          <w:rFonts w:ascii="Times New Roman" w:eastAsia="Times New Roman" w:hAnsi="Times New Roman" w:cs="Times New Roman"/>
          <w:color w:val="000000"/>
        </w:rPr>
        <w:t>  Goodbye.</w:t>
      </w:r>
      <w:proofErr w:type="gramEnd"/>
      <w:r w:rsidRPr="00B43D6F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B43D6F" w:rsidRPr="00B43D6F" w:rsidRDefault="00B43D6F" w:rsidP="00B43D6F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:rsidR="00B43D6F" w:rsidRPr="00B43D6F" w:rsidRDefault="00B43D6F" w:rsidP="00B43D6F">
      <w:pPr>
        <w:spacing w:after="0"/>
        <w:jc w:val="center"/>
        <w:rPr>
          <w:rFonts w:ascii="Times New Roman" w:eastAsia="Times New Roman" w:hAnsi="Times New Roman" w:cs="Times New Roman"/>
          <w:color w:val="000000"/>
        </w:rPr>
      </w:pPr>
      <w:r w:rsidRPr="00B43D6F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Click on the speaker icons </w:t>
      </w:r>
      <w:r>
        <w:rPr>
          <w:rFonts w:ascii="Times New Roman" w:eastAsia="Times New Roman" w:hAnsi="Times New Roman" w:cs="Times New Roman"/>
          <w:noProof/>
          <w:color w:val="000000"/>
          <w:sz w:val="36"/>
          <w:szCs w:val="36"/>
        </w:rPr>
        <w:drawing>
          <wp:inline distT="0" distB="0" distL="0" distR="0">
            <wp:extent cx="114300" cy="152400"/>
            <wp:effectExtent l="0" t="0" r="0" b="0"/>
            <wp:docPr id="2" name="Picture 2" descr="http://chinese.travel-way.net/speaker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hinese.travel-way.net/speaker0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3D6F">
        <w:rPr>
          <w:rFonts w:ascii="Times New Roman" w:eastAsia="Times New Roman" w:hAnsi="Times New Roman" w:cs="Times New Roman"/>
          <w:color w:val="000000"/>
          <w:sz w:val="36"/>
          <w:szCs w:val="36"/>
        </w:rPr>
        <w:t>to listen to the pronunciation.</w:t>
      </w:r>
    </w:p>
    <w:p w:rsidR="00B43D6F" w:rsidRPr="00B43D6F" w:rsidRDefault="00B43D6F" w:rsidP="00B43D6F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:rsidR="00B43D6F" w:rsidRPr="00B43D6F" w:rsidRDefault="00B43D6F" w:rsidP="00B43D6F">
      <w:pPr>
        <w:spacing w:after="0"/>
        <w:rPr>
          <w:ins w:id="0" w:author="Unknown"/>
          <w:rFonts w:ascii="Times New Roman" w:eastAsia="Times New Roman" w:hAnsi="Times New Roman" w:cs="Times New Roman"/>
          <w:color w:val="000000"/>
        </w:rPr>
      </w:pPr>
      <w:ins w:id="1" w:author="Unknown">
        <w:r w:rsidRPr="00B43D6F">
          <w:rPr>
            <w:rFonts w:ascii="Times New Roman" w:eastAsia="Times New Roman" w:hAnsi="Times New Roman" w:cs="Times New Roman"/>
            <w:color w:val="000000"/>
          </w:rPr>
          <w:pict/>
        </w:r>
      </w:ins>
      <w:r w:rsidRPr="00B43D6F">
        <w:rPr>
          <w:rFonts w:ascii="Times New Roman" w:eastAsia="Times New Roman" w:hAnsi="Times New Roman" w:cs="Times New Roman"/>
          <w:color w:val="000000"/>
        </w:rPr>
        <w:pict/>
      </w:r>
      <w:r w:rsidRPr="00B43D6F">
        <w:rPr>
          <w:rFonts w:ascii="Times New Roman" w:eastAsia="Times New Roman" w:hAnsi="Times New Roman" w:cs="Times New Roman"/>
          <w:color w:val="000000"/>
        </w:rPr>
        <w:pict/>
      </w:r>
      <w:r w:rsidRPr="00B43D6F">
        <w:rPr>
          <w:rFonts w:ascii="Times New Roman" w:eastAsia="Times New Roman" w:hAnsi="Times New Roman" w:cs="Times New Roman"/>
          <w:color w:val="000000"/>
        </w:rPr>
        <w:pict/>
      </w:r>
      <w:r w:rsidRPr="00B43D6F">
        <w:rPr>
          <w:rFonts w:ascii="Times New Roman" w:eastAsia="Times New Roman" w:hAnsi="Times New Roman" w:cs="Times New Roman"/>
          <w:color w:val="000000"/>
        </w:rPr>
        <w:pict/>
      </w:r>
      <w:r w:rsidRPr="00B43D6F">
        <w:rPr>
          <w:rFonts w:ascii="Times New Roman" w:eastAsia="Times New Roman" w:hAnsi="Times New Roman" w:cs="Times New Roman"/>
          <w:color w:val="000000"/>
        </w:rPr>
        <w:pict/>
      </w:r>
      <w:r w:rsidRPr="00B43D6F">
        <w:rPr>
          <w:rFonts w:ascii="Times New Roman" w:eastAsia="Times New Roman" w:hAnsi="Times New Roman" w:cs="Times New Roman"/>
          <w:color w:val="000000"/>
        </w:rPr>
        <w:pict/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40"/>
      </w:tblGrid>
      <w:tr w:rsidR="00B43D6F" w:rsidRPr="00B43D6F" w:rsidTr="00B43D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3D6F" w:rsidRPr="00B43D6F" w:rsidRDefault="00B43D6F" w:rsidP="00B43D6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B43D6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It's time for me to go now.</w:t>
            </w:r>
            <w:r w:rsidRPr="00B43D6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I must get going now.</w:t>
            </w:r>
            <w:r w:rsidRPr="00B43D6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I'd better be on my way.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17320" cy="502920"/>
                  <wp:effectExtent l="19050" t="0" r="0" b="0"/>
                  <wp:docPr id="10" name="Picture 10" descr="http://chinese.travel-way.net/cc37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chinese.travel-way.net/cc37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50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2" name="Picture 12" descr="http://chinese.travel-way.net/speaker02.gif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chinese.travel-way.net/speaker02.gif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3D6F" w:rsidRPr="00B43D6F" w:rsidTr="00B43D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3D6F" w:rsidRPr="00B43D6F" w:rsidRDefault="00B43D6F" w:rsidP="00B43D6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B43D6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It's getting late, I must be going now.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657600" cy="563880"/>
                  <wp:effectExtent l="19050" t="0" r="0" b="0"/>
                  <wp:docPr id="13" name="Picture 13" descr="http://chinese.travel-way.net/dd3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hinese.travel-way.net/dd3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563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5" name="Picture 15" descr="http://chinese.travel-way.net/speaker02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chinese.travel-way.net/speaker02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3D6F" w:rsidRPr="00B43D6F" w:rsidTr="00B43D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3D6F" w:rsidRPr="00B43D6F" w:rsidRDefault="00B43D6F" w:rsidP="00B43D6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B43D6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Goodbye.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07720" cy="541020"/>
                  <wp:effectExtent l="19050" t="0" r="0" b="0"/>
                  <wp:docPr id="16" name="Picture 16" descr="http://chinese.travel-way.net/aa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chinese.travel-way.net/aa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8" name="Picture 18" descr="http://chinese.travel-way.net/speaker02.gi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chinese.travel-way.net/speaker02.gif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3D6F" w:rsidRPr="00B43D6F" w:rsidTr="00B43D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3D6F" w:rsidRPr="00B43D6F" w:rsidRDefault="00B43D6F" w:rsidP="00B43D6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B43D6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See you later.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65860" cy="541020"/>
                  <wp:effectExtent l="19050" t="0" r="0" b="0"/>
                  <wp:docPr id="19" name="Picture 19" descr="http://chinese.travel-way.net/aa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chinese.travel-way.net/aa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21" name="Picture 21" descr="http://chinese.travel-way.net/speaker02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chinese.travel-way.net/speaker02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3D6F" w:rsidRPr="00B43D6F" w:rsidTr="00B43D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3D6F" w:rsidRPr="00B43D6F" w:rsidRDefault="00B43D6F" w:rsidP="00B43D6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B43D6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See you tomorrow.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43000" cy="495300"/>
                  <wp:effectExtent l="19050" t="0" r="0" b="0"/>
                  <wp:docPr id="22" name="Picture 22" descr="http://chinese.travel-way.net/aa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chinese.travel-way.net/aa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24" name="Picture 24" descr="http://chinese.travel-way.net/speaker02.gi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chinese.travel-way.net/speaker02.gif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3D6F" w:rsidRPr="00B43D6F" w:rsidTr="00B43D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3D6F" w:rsidRPr="00B43D6F" w:rsidRDefault="00B43D6F" w:rsidP="00B43D6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B43D6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See you again.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lastRenderedPageBreak/>
              <w:drawing>
                <wp:inline distT="0" distB="0" distL="0" distR="0">
                  <wp:extent cx="1432560" cy="533400"/>
                  <wp:effectExtent l="19050" t="0" r="0" b="0"/>
                  <wp:docPr id="25" name="Picture 25" descr="http://chinese.travel-way.net/cc37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chinese.travel-way.net/cc37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27" name="Picture 27" descr="http://chinese.travel-way.net/speaker02.gi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chinese.travel-way.net/speaker02.gif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3D6F" w:rsidRPr="00B43D6F" w:rsidTr="00B43D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3D6F" w:rsidRPr="00B43D6F" w:rsidRDefault="00B43D6F" w:rsidP="00B43D6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B43D6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lastRenderedPageBreak/>
              <w:t>Take care!</w:t>
            </w:r>
            <w:r w:rsidRPr="00B43D6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Take care of yourself.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1060" cy="533400"/>
                  <wp:effectExtent l="19050" t="0" r="0" b="0"/>
                  <wp:docPr id="28" name="Picture 28" descr="http://chinese.travel-way.net/dd7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chinese.travel-way.net/dd7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30" name="Picture 30" descr="http://chinese.travel-way.net/speaker02.gi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chinese.travel-way.net/speaker02.gif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3D6F" w:rsidRPr="00B43D6F" w:rsidTr="00B43D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3D6F" w:rsidRPr="00B43D6F" w:rsidRDefault="00B43D6F" w:rsidP="00B43D6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B43D6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Good luck!</w:t>
            </w:r>
            <w:r w:rsidRPr="00B43D6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br/>
              <w:t>I wish you good luck!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93520" cy="533400"/>
                  <wp:effectExtent l="19050" t="0" r="0" b="0"/>
                  <wp:docPr id="31" name="Picture 31" descr="http://chinese.travel-way.net/cc9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chinese.travel-way.net/cc9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33" name="Picture 33" descr="http://chinese.travel-way.net/speaker02.gi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chinese.travel-way.net/speaker02.gif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3D6F" w:rsidRPr="00B43D6F" w:rsidTr="00B43D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3D6F" w:rsidRPr="00B43D6F" w:rsidRDefault="00B43D6F" w:rsidP="00B43D6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B43D6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Good night.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45820" cy="525780"/>
                  <wp:effectExtent l="19050" t="0" r="0" b="0"/>
                  <wp:docPr id="34" name="Picture 34" descr="http://chinese.travel-way.net/aa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chinese.travel-way.net/aa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5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B43D6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36" name="Picture 36" descr="http://chinese.travel-way.net/speaker02.gi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chinese.travel-way.net/speaker02.gif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50F7" w:rsidRDefault="009850F7"/>
    <w:p w:rsidR="00B43D6F" w:rsidRDefault="00B43D6F">
      <w:r>
        <w:t xml:space="preserve">Source:  </w:t>
      </w:r>
      <w:hyperlink r:id="rId24" w:history="1">
        <w:r w:rsidRPr="00FB1A08">
          <w:rPr>
            <w:rStyle w:val="Hyperlink"/>
          </w:rPr>
          <w:t>http://chinese.travel-way.net/page04z.html</w:t>
        </w:r>
      </w:hyperlink>
    </w:p>
    <w:p w:rsidR="00B43D6F" w:rsidRDefault="00B43D6F"/>
    <w:sectPr w:rsidR="00B43D6F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3D6F"/>
    <w:rsid w:val="00133C11"/>
    <w:rsid w:val="00697976"/>
    <w:rsid w:val="009850F7"/>
    <w:rsid w:val="00B14204"/>
    <w:rsid w:val="00B43D6F"/>
    <w:rsid w:val="00C7655F"/>
    <w:rsid w:val="00DD0131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D6F"/>
    <w:pPr>
      <w:spacing w:after="0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D6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43D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hyperlink" Target="javascript:soundPlay('cc259.mp3')" TargetMode="External"/><Relationship Id="rId18" Type="http://schemas.openxmlformats.org/officeDocument/2006/relationships/image" Target="media/image9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javascript:soundPlay('cc924.mp3')" TargetMode="External"/><Relationship Id="rId7" Type="http://schemas.openxmlformats.org/officeDocument/2006/relationships/hyperlink" Target="javascript:soundPlay('cc377.mp3')" TargetMode="External"/><Relationship Id="rId12" Type="http://schemas.openxmlformats.org/officeDocument/2006/relationships/image" Target="media/image6.gif"/><Relationship Id="rId17" Type="http://schemas.openxmlformats.org/officeDocument/2006/relationships/hyperlink" Target="javascript:soundPlay('cc375.mp3')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gif"/><Relationship Id="rId20" Type="http://schemas.openxmlformats.org/officeDocument/2006/relationships/image" Target="media/image10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hyperlink" Target="javascript:soundPlay('c18.mp3')" TargetMode="External"/><Relationship Id="rId24" Type="http://schemas.openxmlformats.org/officeDocument/2006/relationships/hyperlink" Target="http://chinese.travel-way.net/page04z.html" TargetMode="External"/><Relationship Id="rId5" Type="http://schemas.openxmlformats.org/officeDocument/2006/relationships/image" Target="media/image2.gif"/><Relationship Id="rId15" Type="http://schemas.openxmlformats.org/officeDocument/2006/relationships/hyperlink" Target="javascript:soundPlay('cc258.mp3')" TargetMode="External"/><Relationship Id="rId23" Type="http://schemas.openxmlformats.org/officeDocument/2006/relationships/hyperlink" Target="javascript:soundPlay('c5.mp3')" TargetMode="External"/><Relationship Id="rId10" Type="http://schemas.openxmlformats.org/officeDocument/2006/relationships/image" Target="media/image5.gif"/><Relationship Id="rId19" Type="http://schemas.openxmlformats.org/officeDocument/2006/relationships/hyperlink" Target="javascript:soundPlay('dd77.mp3')" TargetMode="External"/><Relationship Id="rId4" Type="http://schemas.openxmlformats.org/officeDocument/2006/relationships/image" Target="media/image1.gif"/><Relationship Id="rId9" Type="http://schemas.openxmlformats.org/officeDocument/2006/relationships/hyperlink" Target="javascript:soundPlay('dd39.mp3')" TargetMode="External"/><Relationship Id="rId14" Type="http://schemas.openxmlformats.org/officeDocument/2006/relationships/image" Target="media/image7.gif"/><Relationship Id="rId22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466</Characters>
  <Application>Microsoft Office Word</Application>
  <DocSecurity>0</DocSecurity>
  <Lines>3</Lines>
  <Paragraphs>1</Paragraphs>
  <ScaleCrop>false</ScaleCrop>
  <Company>Microsoft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SSchatz</cp:lastModifiedBy>
  <cp:revision>1</cp:revision>
  <dcterms:created xsi:type="dcterms:W3CDTF">2011-03-15T14:46:00Z</dcterms:created>
  <dcterms:modified xsi:type="dcterms:W3CDTF">2011-03-15T14:47:00Z</dcterms:modified>
</cp:coreProperties>
</file>